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CB5F7C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del w:id="3" w:author="Marta Kowalska" w:date="2025-11-04T09:37:00Z" w16du:dateUtc="2025-11-04T08:37:00Z">
        <w:r w:rsidR="00706C21" w:rsidRPr="00800ECB" w:rsidDel="0058337D">
          <w:rPr>
            <w:rFonts w:ascii="Cambria" w:eastAsia="Times New Roman" w:hAnsi="Cambria" w:cs="Arial"/>
            <w:bCs/>
            <w:i/>
            <w:iCs/>
            <w:lang w:eastAsia="pl-PL"/>
          </w:rPr>
          <w:delText xml:space="preserve">___________________________________________ </w:delText>
        </w:r>
      </w:del>
      <w:ins w:id="4" w:author="Marta Kowalska" w:date="2025-11-04T09:37:00Z" w16du:dateUtc="2025-11-04T08:37:00Z">
        <w:r w:rsidR="0058337D">
          <w:rPr>
            <w:rFonts w:ascii="Cambria" w:eastAsia="Times New Roman" w:hAnsi="Cambria" w:cs="Arial"/>
            <w:bCs/>
            <w:i/>
            <w:iCs/>
            <w:lang w:eastAsia="pl-PL"/>
          </w:rPr>
          <w:t xml:space="preserve">Żmigród </w:t>
        </w:r>
      </w:ins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 roku </w:t>
      </w:r>
      <w:del w:id="5" w:author="Marta Kowalska" w:date="2025-11-04T09:37:00Z" w16du:dateUtc="2025-11-04T08:37:00Z">
        <w:r w:rsidR="00706C21" w:rsidRPr="00800ECB" w:rsidDel="0058337D">
          <w:rPr>
            <w:rFonts w:ascii="Cambria" w:eastAsia="Times New Roman" w:hAnsi="Cambria" w:cs="Arial"/>
            <w:bCs/>
            <w:i/>
            <w:iCs/>
            <w:lang w:eastAsia="pl-PL"/>
          </w:rPr>
          <w:delText>________</w:delText>
        </w:r>
        <w:r w:rsidR="00706C21" w:rsidRPr="00A10F65" w:rsidDel="0058337D">
          <w:rPr>
            <w:rFonts w:ascii="Cambria" w:eastAsia="Times New Roman" w:hAnsi="Cambria" w:cs="Arial"/>
            <w:bCs/>
            <w:lang w:eastAsia="pl-PL"/>
          </w:rPr>
          <w:delText xml:space="preserve">” </w:delText>
        </w:r>
      </w:del>
      <w:ins w:id="6" w:author="Marta Kowalska" w:date="2025-11-04T09:37:00Z" w16du:dateUtc="2025-11-04T08:37:00Z">
        <w:r w:rsidR="0058337D">
          <w:rPr>
            <w:rFonts w:ascii="Cambria" w:eastAsia="Times New Roman" w:hAnsi="Cambria" w:cs="Arial"/>
            <w:bCs/>
            <w:i/>
            <w:iCs/>
            <w:lang w:eastAsia="pl-PL"/>
          </w:rPr>
          <w:t>2026</w:t>
        </w:r>
        <w:r w:rsidR="0058337D" w:rsidRPr="00A10F65">
          <w:rPr>
            <w:rFonts w:ascii="Cambria" w:eastAsia="Times New Roman" w:hAnsi="Cambria" w:cs="Arial"/>
            <w:bCs/>
            <w:lang w:eastAsia="pl-PL"/>
          </w:rPr>
          <w:t xml:space="preserve">” </w:t>
        </w:r>
      </w:ins>
      <w:r w:rsidR="00706C21" w:rsidRPr="00A10F65">
        <w:rPr>
          <w:rFonts w:ascii="Cambria" w:eastAsia="Times New Roman" w:hAnsi="Cambria" w:cs="Arial"/>
          <w:bCs/>
          <w:lang w:eastAsia="pl-PL"/>
        </w:rPr>
        <w:t>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Del="00EC6D0A" w:rsidRDefault="001336FC" w:rsidP="00A10F65">
      <w:pPr>
        <w:spacing w:before="120" w:after="0" w:line="240" w:lineRule="auto"/>
        <w:jc w:val="both"/>
        <w:rPr>
          <w:del w:id="7" w:author="JiW" w:date="2025-10-27T10:44:00Z" w16du:dateUtc="2025-10-27T09:44:00Z"/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3409083E" w14:textId="77777777" w:rsidR="0093256D" w:rsidDel="00EC6D0A" w:rsidRDefault="0093256D" w:rsidP="00A10F65">
      <w:pPr>
        <w:spacing w:before="120" w:after="0" w:line="240" w:lineRule="auto"/>
        <w:jc w:val="both"/>
        <w:rPr>
          <w:del w:id="13" w:author="JiW" w:date="2025-10-27T10:44:00Z" w16du:dateUtc="2025-10-27T09:44:00Z"/>
          <w:rFonts w:ascii="Cambria" w:hAnsi="Cambria" w:cs="Arial"/>
          <w:sz w:val="21"/>
          <w:szCs w:val="21"/>
        </w:rPr>
      </w:pPr>
    </w:p>
    <w:p w14:paraId="0CD99794" w14:textId="77777777" w:rsidR="0093256D" w:rsidDel="00EC6D0A" w:rsidRDefault="0093256D" w:rsidP="00A10F65">
      <w:pPr>
        <w:spacing w:before="120" w:after="0" w:line="240" w:lineRule="auto"/>
        <w:jc w:val="both"/>
        <w:rPr>
          <w:del w:id="14" w:author="JiW" w:date="2025-10-27T10:44:00Z" w16du:dateUtc="2025-10-27T09:44:00Z"/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1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1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1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1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17" w:name="_Hlk99014455"/>
    </w:p>
    <w:bookmarkEnd w:id="1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19" w:name="_Hlk43743043"/>
      <w:bookmarkStart w:id="2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1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1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2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24720" w14:textId="77777777" w:rsidR="00AC3AAC" w:rsidRDefault="00AC3AAC" w:rsidP="00473719">
      <w:pPr>
        <w:spacing w:after="0" w:line="240" w:lineRule="auto"/>
      </w:pPr>
      <w:r>
        <w:separator/>
      </w:r>
    </w:p>
  </w:endnote>
  <w:endnote w:type="continuationSeparator" w:id="0">
    <w:p w14:paraId="0D8E7600" w14:textId="77777777" w:rsidR="00AC3AAC" w:rsidRDefault="00AC3AA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3CB21" w14:textId="77777777" w:rsidR="00AC3AAC" w:rsidRDefault="00AC3AAC" w:rsidP="00473719">
      <w:pPr>
        <w:spacing w:after="0" w:line="240" w:lineRule="auto"/>
      </w:pPr>
      <w:r>
        <w:separator/>
      </w:r>
    </w:p>
  </w:footnote>
  <w:footnote w:type="continuationSeparator" w:id="0">
    <w:p w14:paraId="02ACE849" w14:textId="77777777" w:rsidR="00AC3AAC" w:rsidRDefault="00AC3AAC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48D23D93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8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ins w:id="9" w:author="JiW" w:date="2025-10-27T10:43:00Z" w16du:dateUtc="2025-10-27T09:43:00Z">
        <w:r w:rsidR="00EC6D0A">
          <w:rPr>
            <w:rFonts w:ascii="Cambria" w:hAnsi="Cambria" w:cs="Arial"/>
            <w:sz w:val="16"/>
            <w:szCs w:val="16"/>
          </w:rPr>
          <w:t xml:space="preserve"> osoby fizycznej lub prawnej, </w:t>
        </w:r>
      </w:ins>
      <w:r w:rsidRPr="00A10F65">
        <w:rPr>
          <w:rFonts w:ascii="Cambria" w:hAnsi="Cambria" w:cs="Arial"/>
          <w:sz w:val="16"/>
          <w:szCs w:val="16"/>
        </w:rPr>
        <w:t> podmiotu</w:t>
      </w:r>
      <w:ins w:id="10" w:author="JiW" w:date="2025-10-27T10:43:00Z" w16du:dateUtc="2025-10-27T09:43:00Z">
        <w:r w:rsidR="00EC6D0A">
          <w:rPr>
            <w:rFonts w:ascii="Cambria" w:hAnsi="Cambria" w:cs="Arial"/>
            <w:sz w:val="16"/>
            <w:szCs w:val="16"/>
          </w:rPr>
          <w:t xml:space="preserve"> lub organu</w:t>
        </w:r>
      </w:ins>
      <w:r w:rsidRPr="00A10F65">
        <w:rPr>
          <w:rFonts w:ascii="Cambria" w:hAnsi="Cambria" w:cs="Arial"/>
          <w:sz w:val="16"/>
          <w:szCs w:val="16"/>
        </w:rPr>
        <w:t>, o który</w:t>
      </w:r>
      <w:ins w:id="11" w:author="JiW" w:date="2025-10-27T10:43:00Z" w16du:dateUtc="2025-10-27T09:43:00Z">
        <w:r w:rsidR="00EC6D0A">
          <w:rPr>
            <w:rFonts w:ascii="Cambria" w:hAnsi="Cambria" w:cs="Arial"/>
            <w:sz w:val="16"/>
            <w:szCs w:val="16"/>
          </w:rPr>
          <w:t xml:space="preserve">ch </w:t>
        </w:r>
      </w:ins>
      <w:del w:id="12" w:author="JiW" w:date="2025-10-27T10:43:00Z" w16du:dateUtc="2025-10-27T09:43:00Z">
        <w:r w:rsidRPr="00A10F65" w:rsidDel="00EC6D0A">
          <w:rPr>
            <w:rFonts w:ascii="Cambria" w:hAnsi="Cambria" w:cs="Arial"/>
            <w:sz w:val="16"/>
            <w:szCs w:val="16"/>
          </w:rPr>
          <w:delText xml:space="preserve">m </w:delText>
        </w:r>
      </w:del>
      <w:r w:rsidRPr="00A10F65">
        <w:rPr>
          <w:rFonts w:ascii="Cambria" w:hAnsi="Cambria" w:cs="Arial"/>
          <w:sz w:val="16"/>
          <w:szCs w:val="16"/>
        </w:rPr>
        <w:t>mowa w lit. a) niniejszego ustępu; lub</w:t>
      </w:r>
      <w:bookmarkEnd w:id="8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ta Kowalska">
    <w15:presenceInfo w15:providerId="AD" w15:userId="S::marta.kowalska1@ad.lasy.gov.pl::9ebcf9ed-adcb-4af9-ae2c-153feb073798"/>
  </w15:person>
  <w15:person w15:author="JiW">
    <w15:presenceInfo w15:providerId="None" w15:userId="Ji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243C0"/>
    <w:rsid w:val="0012672A"/>
    <w:rsid w:val="001336FC"/>
    <w:rsid w:val="001403A8"/>
    <w:rsid w:val="001414CE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58337D"/>
    <w:rsid w:val="0059500C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662F3"/>
    <w:rsid w:val="0093256D"/>
    <w:rsid w:val="009D3326"/>
    <w:rsid w:val="009E1213"/>
    <w:rsid w:val="009E4741"/>
    <w:rsid w:val="00A10088"/>
    <w:rsid w:val="00A10F65"/>
    <w:rsid w:val="00A2554E"/>
    <w:rsid w:val="00A4612E"/>
    <w:rsid w:val="00A83F61"/>
    <w:rsid w:val="00AA4990"/>
    <w:rsid w:val="00AA6089"/>
    <w:rsid w:val="00AC3AAC"/>
    <w:rsid w:val="00B1650B"/>
    <w:rsid w:val="00B30432"/>
    <w:rsid w:val="00B36A01"/>
    <w:rsid w:val="00B45DA0"/>
    <w:rsid w:val="00C15FCE"/>
    <w:rsid w:val="00C66B30"/>
    <w:rsid w:val="00CC31B9"/>
    <w:rsid w:val="00CE248B"/>
    <w:rsid w:val="00D16030"/>
    <w:rsid w:val="00D574EF"/>
    <w:rsid w:val="00D82B0D"/>
    <w:rsid w:val="00DC6415"/>
    <w:rsid w:val="00E533C6"/>
    <w:rsid w:val="00EC6D0A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F8267-B597-4005-9B6F-189C5015B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1181</Words>
  <Characters>7090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Marta Kowalska</cp:lastModifiedBy>
  <cp:revision>2</cp:revision>
  <dcterms:created xsi:type="dcterms:W3CDTF">2025-11-04T08:37:00Z</dcterms:created>
  <dcterms:modified xsi:type="dcterms:W3CDTF">2025-11-04T08:37:00Z</dcterms:modified>
</cp:coreProperties>
</file>